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FE7C8" w14:textId="77777777" w:rsidR="00235D87" w:rsidRPr="005779A5" w:rsidRDefault="00235D87">
      <w:pPr>
        <w:jc w:val="both"/>
        <w:rPr>
          <w:rFonts w:ascii="Times New Roman" w:hAnsi="Times New Roman"/>
        </w:rPr>
      </w:pPr>
    </w:p>
    <w:p w14:paraId="2F4BC547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8DBF636" w14:textId="77777777" w:rsidR="009F30BD" w:rsidRPr="005779A5" w:rsidRDefault="009F30BD" w:rsidP="009F30BD">
      <w:pPr>
        <w:rPr>
          <w:sz w:val="36"/>
          <w:szCs w:val="36"/>
        </w:rPr>
      </w:pPr>
    </w:p>
    <w:p w14:paraId="798118AE" w14:textId="77777777" w:rsidR="009F30BD" w:rsidRPr="005779A5" w:rsidRDefault="009F30BD" w:rsidP="009F30BD">
      <w:pPr>
        <w:rPr>
          <w:sz w:val="36"/>
          <w:szCs w:val="36"/>
        </w:rPr>
      </w:pPr>
    </w:p>
    <w:p w14:paraId="689CCBB6" w14:textId="77777777" w:rsidR="009F30BD" w:rsidRPr="005779A5" w:rsidRDefault="009F30BD" w:rsidP="009F30BD">
      <w:pPr>
        <w:rPr>
          <w:sz w:val="36"/>
          <w:szCs w:val="36"/>
        </w:rPr>
      </w:pPr>
    </w:p>
    <w:p w14:paraId="623FF2BC" w14:textId="77777777" w:rsidR="009F30BD" w:rsidRPr="005779A5" w:rsidRDefault="009F30BD" w:rsidP="009F30BD">
      <w:pPr>
        <w:rPr>
          <w:sz w:val="36"/>
          <w:szCs w:val="36"/>
        </w:rPr>
      </w:pPr>
    </w:p>
    <w:p w14:paraId="4A500C89" w14:textId="77777777" w:rsidR="009F30BD" w:rsidRPr="005779A5" w:rsidRDefault="009F30BD" w:rsidP="009F30BD">
      <w:pPr>
        <w:rPr>
          <w:sz w:val="36"/>
          <w:szCs w:val="36"/>
        </w:rPr>
      </w:pPr>
    </w:p>
    <w:p w14:paraId="7BFDAF5E" w14:textId="77777777" w:rsidR="009F30BD" w:rsidRPr="005779A5" w:rsidRDefault="009F30BD" w:rsidP="009F30BD">
      <w:pPr>
        <w:rPr>
          <w:sz w:val="36"/>
          <w:szCs w:val="36"/>
        </w:rPr>
      </w:pPr>
    </w:p>
    <w:p w14:paraId="4E3DB3EA" w14:textId="77777777" w:rsidR="009F30BD" w:rsidRPr="005779A5" w:rsidRDefault="009F30BD" w:rsidP="009F30BD">
      <w:pPr>
        <w:rPr>
          <w:sz w:val="36"/>
          <w:szCs w:val="36"/>
        </w:rPr>
      </w:pPr>
    </w:p>
    <w:p w14:paraId="302C0122" w14:textId="77777777" w:rsidR="009F30BD" w:rsidRPr="005779A5" w:rsidRDefault="009F30BD" w:rsidP="009F30BD">
      <w:pPr>
        <w:rPr>
          <w:sz w:val="36"/>
          <w:szCs w:val="36"/>
        </w:rPr>
      </w:pPr>
    </w:p>
    <w:p w14:paraId="23344920" w14:textId="77777777" w:rsidR="009F30BD" w:rsidRPr="005779A5" w:rsidRDefault="009F30BD" w:rsidP="009F30BD">
      <w:pPr>
        <w:rPr>
          <w:sz w:val="36"/>
          <w:szCs w:val="36"/>
        </w:rPr>
      </w:pPr>
    </w:p>
    <w:p w14:paraId="27E606F3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 w:rsidRPr="005779A5">
        <w:rPr>
          <w:rFonts w:ascii="Times New Roman" w:hAnsi="Times New Roman"/>
          <w:b/>
          <w:bCs/>
          <w:sz w:val="36"/>
          <w:szCs w:val="36"/>
        </w:rPr>
        <w:t>Súťažné podklady</w:t>
      </w:r>
    </w:p>
    <w:p w14:paraId="3EA56634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 w:rsidRPr="005779A5">
        <w:rPr>
          <w:rFonts w:ascii="Times New Roman" w:hAnsi="Times New Roman"/>
          <w:b/>
          <w:bCs/>
          <w:sz w:val="36"/>
          <w:szCs w:val="36"/>
        </w:rPr>
        <w:t>Časť A2 - Osobitné podmienky obstarávania</w:t>
      </w:r>
    </w:p>
    <w:p w14:paraId="6A4EAF21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7A187D0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3AE415F2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5B2AC785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133514A8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7666349D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49FD6518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191C1F84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66F1BD9A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6303B50E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2045BA72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2E0E7185" w14:textId="77777777" w:rsidR="009F30BD" w:rsidRPr="005779A5" w:rsidRDefault="009F30BD" w:rsidP="009F30BD">
      <w:pPr>
        <w:tabs>
          <w:tab w:val="left" w:pos="5524"/>
        </w:tabs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tab/>
      </w:r>
    </w:p>
    <w:p w14:paraId="736128DE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7169BF5C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0DF303A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D49C1AB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14:paraId="6197711F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14:paraId="09DB99DB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 w:rsidRPr="005779A5">
        <w:rPr>
          <w:rFonts w:ascii="Times New Roman" w:hAnsi="Times New Roman"/>
          <w:b/>
          <w:bCs/>
        </w:rPr>
        <w:t xml:space="preserve">Typ postupu: </w:t>
      </w:r>
      <w:r w:rsidRPr="005779A5">
        <w:rPr>
          <w:rFonts w:ascii="Times New Roman" w:hAnsi="Times New Roman"/>
          <w:b/>
          <w:bCs/>
        </w:rPr>
        <w:tab/>
        <w:t>Nadlimitná zákazka realizovaná postupom verejnej súťaže</w:t>
      </w:r>
    </w:p>
    <w:p w14:paraId="3E851629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br w:type="page"/>
      </w:r>
    </w:p>
    <w:p w14:paraId="12AFFA44" w14:textId="77777777" w:rsidR="009F30BD" w:rsidRPr="005779A5" w:rsidRDefault="009F30BD" w:rsidP="009F30BD">
      <w:pPr>
        <w:jc w:val="both"/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lastRenderedPageBreak/>
        <w:t>T</w:t>
      </w:r>
      <w:r w:rsidRPr="005779A5">
        <w:rPr>
          <w:rFonts w:ascii="Times New Roman" w:hAnsi="Times New Roman"/>
        </w:rPr>
        <w:t>ieto Osobitné podmienky obstarávania tvoria sumarizovaný súhrn informácií o doplňujúcich podmienkach Verejného obstarávania na predmet Zákazky, ako je vymedzený v týchto Osobitných podmienkach obstarávania.</w:t>
      </w:r>
    </w:p>
    <w:p w14:paraId="0420AE3E" w14:textId="77777777" w:rsidR="009F30BD" w:rsidRPr="005779A5" w:rsidRDefault="009F30BD" w:rsidP="009F30BD">
      <w:pPr>
        <w:jc w:val="both"/>
        <w:rPr>
          <w:rFonts w:ascii="Times New Roman" w:hAnsi="Times New Roman"/>
        </w:rPr>
      </w:pPr>
    </w:p>
    <w:p w14:paraId="74C92217" w14:textId="77777777" w:rsidR="009F30BD" w:rsidRPr="005779A5" w:rsidRDefault="009F30BD" w:rsidP="009F30BD">
      <w:pPr>
        <w:jc w:val="both"/>
        <w:rPr>
          <w:rFonts w:ascii="Times New Roman" w:hAnsi="Times New Roman"/>
        </w:rPr>
      </w:pPr>
    </w:p>
    <w:p w14:paraId="632DB494" w14:textId="77777777" w:rsidR="009F30BD" w:rsidRDefault="009F30BD" w:rsidP="009F30BD">
      <w:pPr>
        <w:jc w:val="both"/>
        <w:rPr>
          <w:rFonts w:ascii="Times New Roman" w:hAnsi="Times New Roman" w:cs="Times New Roman"/>
        </w:rPr>
      </w:pPr>
      <w:r w:rsidRPr="005779A5">
        <w:rPr>
          <w:rFonts w:ascii="Times New Roman" w:hAnsi="Times New Roman"/>
        </w:rPr>
        <w:t xml:space="preserve">Pokiaľ sa v týchto Osobitných podmienkach obstarávania vyskytuje pojem uvedený veľkým začiatočným písmenom, tento pojem má </w:t>
      </w:r>
      <w:r w:rsidRPr="005779A5">
        <w:rPr>
          <w:rFonts w:ascii="Times New Roman" w:hAnsi="Times New Roman" w:cs="Times New Roman"/>
        </w:rPr>
        <w:t>význam ako mu je pridelený v dokumente Súťažných podkladov označenom ako Pokyny pre uchádzačov – všeobecná časť.</w:t>
      </w:r>
    </w:p>
    <w:p w14:paraId="14C451F6" w14:textId="77777777" w:rsidR="00920841" w:rsidRPr="005779A5" w:rsidRDefault="00920841" w:rsidP="009F30BD">
      <w:pPr>
        <w:jc w:val="both"/>
        <w:rPr>
          <w:rFonts w:ascii="Times New Roman" w:hAnsi="Times New Roman" w:cs="Times New Roman"/>
        </w:rPr>
      </w:pPr>
    </w:p>
    <w:p w14:paraId="6B758514" w14:textId="77777777" w:rsidR="009F30BD" w:rsidRPr="005779A5" w:rsidRDefault="009F30BD" w:rsidP="009F30BD">
      <w:pPr>
        <w:jc w:val="both"/>
        <w:rPr>
          <w:rFonts w:ascii="Times New Roman" w:hAnsi="Times New Roman" w:cs="Times New Roman"/>
        </w:rPr>
      </w:pPr>
    </w:p>
    <w:p w14:paraId="167F3F03" w14:textId="77777777" w:rsidR="009F30BD" w:rsidRPr="005779A5" w:rsidRDefault="009F30BD" w:rsidP="009F30BD">
      <w:pPr>
        <w:rPr>
          <w:rFonts w:ascii="Times New Roman" w:hAnsi="Times New Roman" w:cs="Times New Roman"/>
        </w:rPr>
      </w:pP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6"/>
        <w:gridCol w:w="5719"/>
      </w:tblGrid>
      <w:tr w:rsidR="009F30BD" w:rsidRPr="005779A5" w14:paraId="01AAB250" w14:textId="77777777" w:rsidTr="003B6692">
        <w:trPr>
          <w:jc w:val="center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AA11B8D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</w:rPr>
              <w:t>Základné informácie o Verejnom obstarávaní</w:t>
            </w:r>
          </w:p>
        </w:tc>
      </w:tr>
      <w:tr w:rsidR="009F30BD" w:rsidRPr="005779A5" w14:paraId="4C57221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87627C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0" w:name="_Ref208390814"/>
          </w:p>
        </w:tc>
        <w:bookmarkEnd w:id="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D9E419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Verejného obstarávateľa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A7A17" w14:textId="77777777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Mesto Košice, Trieda SNP 48/A, 040 01 Košice</w:t>
            </w:r>
          </w:p>
          <w:p w14:paraId="50D8BF8C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IČO: 00 691 135</w:t>
            </w:r>
          </w:p>
          <w:p w14:paraId="037A797F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Kontaktná osoba:</w:t>
            </w:r>
          </w:p>
          <w:p w14:paraId="08BD6EE0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JUDr. Tomáš Uríček</w:t>
            </w:r>
          </w:p>
          <w:p w14:paraId="356B0147" w14:textId="18908DA9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email: </w:t>
            </w:r>
            <w:hyperlink r:id="rId11" w:history="1">
              <w:r w:rsidRPr="005779A5">
                <w:rPr>
                  <w:rStyle w:val="Hyperlink"/>
                  <w:rFonts w:ascii="Times New Roman" w:hAnsi="Times New Roman" w:cs="Times New Roman"/>
                </w:rPr>
                <w:t>tomas.uricek@tatratender.sk</w:t>
              </w:r>
            </w:hyperlink>
          </w:p>
          <w:p w14:paraId="021074A2" w14:textId="555CB2F0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5779A5">
              <w:rPr>
                <w:rFonts w:ascii="Times New Roman" w:hAnsi="Times New Roman" w:cs="Times New Roman"/>
              </w:rPr>
              <w:t>tel</w:t>
            </w:r>
            <w:proofErr w:type="spellEnd"/>
            <w:r w:rsidRPr="005779A5">
              <w:rPr>
                <w:rFonts w:ascii="Times New Roman" w:hAnsi="Times New Roman" w:cs="Times New Roman"/>
              </w:rPr>
              <w:t>: +421 917 502 395</w:t>
            </w:r>
          </w:p>
        </w:tc>
      </w:tr>
      <w:tr w:rsidR="009F30BD" w:rsidRPr="005779A5" w14:paraId="5F02EA28" w14:textId="77777777" w:rsidTr="003B6692">
        <w:trPr>
          <w:trHeight w:val="417"/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C307B9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" w:name="_Ref208390831"/>
          </w:p>
        </w:tc>
        <w:bookmarkEnd w:id="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0C265C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Názov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895AC" w14:textId="6F4B046D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Združená dodávka elektrickej energie pre Mesto Košice a organizácie v jeho zriaďovateľskej a zakladateľskej pôsobnosti</w:t>
            </w:r>
          </w:p>
        </w:tc>
      </w:tr>
      <w:tr w:rsidR="009F30BD" w:rsidRPr="005779A5" w14:paraId="05A70891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DDDF858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" w:name="_Ref208390880"/>
          </w:p>
        </w:tc>
        <w:bookmarkEnd w:id="2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8D0C75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Stručný opis predmetu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41ED8" w14:textId="77777777" w:rsidR="009F30BD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Predmetom zákazky je “Združená dodávka elektrickej energie” vrátane zabezpečenia distribúcie, prenosu, systémových služieb a prevzatia zodpovednosti za odchýlku pre všetky odberné miesta Mesta Košice a organizácie v jeho zriaďovateľskej a zakladateľskej pôsobnosti. </w:t>
            </w:r>
          </w:p>
          <w:p w14:paraId="192398BB" w14:textId="4A2C3559" w:rsidR="00F72908" w:rsidRPr="005779A5" w:rsidRDefault="00F72908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F72908">
              <w:rPr>
                <w:rFonts w:ascii="Times New Roman" w:hAnsi="Times New Roman" w:cs="Times New Roman"/>
              </w:rPr>
              <w:t xml:space="preserve">Verejné obstarávanie realizuje Verejný obstarávateľ podľa ustanovenia § 15 ZVO ako Centrálna obstarávacia organizácia pre </w:t>
            </w:r>
            <w:r>
              <w:rPr>
                <w:rFonts w:ascii="Times New Roman" w:hAnsi="Times New Roman" w:cs="Times New Roman"/>
              </w:rPr>
              <w:t>Mesto Košice</w:t>
            </w:r>
            <w:r w:rsidRPr="00F72908">
              <w:rPr>
                <w:rFonts w:ascii="Times New Roman" w:hAnsi="Times New Roman" w:cs="Times New Roman"/>
              </w:rPr>
              <w:t xml:space="preserve"> a ostatné organizácie v jeho správe, ako sú tieto identifikované v jednotlivých prílohách zmlúv, ktorých uzatvorenie má byť výsledkom tohto Verejného obstarávania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6637D" w:rsidRPr="005779A5" w14:paraId="7EC3FB5A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DA4D57D" w14:textId="77777777" w:rsidR="0076637D" w:rsidRPr="005779A5" w:rsidRDefault="0076637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" w:name="_Ref210042583"/>
          </w:p>
        </w:tc>
        <w:bookmarkEnd w:id="3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9ED117" w14:textId="75145A7D" w:rsidR="0076637D" w:rsidRPr="005779A5" w:rsidRDefault="0076637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Druh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80711" w14:textId="67BB0AFF" w:rsidR="0076637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Tovar</w:t>
            </w:r>
          </w:p>
        </w:tc>
      </w:tr>
      <w:tr w:rsidR="009F30BD" w:rsidRPr="005779A5" w14:paraId="228A592F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0052DA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4" w:name="_Ref208390886"/>
          </w:p>
        </w:tc>
        <w:bookmarkEnd w:id="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776D88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Hlavný kód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1C975" w14:textId="7C7434ED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09310000-5 – Elektrická energia</w:t>
            </w:r>
          </w:p>
        </w:tc>
      </w:tr>
      <w:tr w:rsidR="009F30BD" w:rsidRPr="005779A5" w14:paraId="752814C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8C2516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5" w:name="_Ref208390890"/>
          </w:p>
        </w:tc>
        <w:bookmarkEnd w:id="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B777BA3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Vedľajšie kódy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CA00" w14:textId="3063C48A" w:rsidR="009F30BD" w:rsidRPr="005779A5" w:rsidRDefault="00F215FA" w:rsidP="003B6692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45BB579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B2DC29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6" w:name="_Ref208390896"/>
          </w:p>
        </w:tc>
        <w:bookmarkEnd w:id="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B4D9A6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Predpokladaná hodnota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E9D75" w14:textId="4538B968" w:rsidR="009F30BD" w:rsidRPr="005779A5" w:rsidRDefault="00D7342A" w:rsidP="003B6692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CE187D">
              <w:rPr>
                <w:rFonts w:ascii="Times New Roman" w:hAnsi="Times New Roman" w:cs="Times New Roman"/>
              </w:rPr>
              <w:t>2 048 772,00 bez DPH</w:t>
            </w:r>
          </w:p>
        </w:tc>
      </w:tr>
      <w:tr w:rsidR="009F30BD" w:rsidRPr="005779A5" w14:paraId="77A9402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1B02C8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7" w:name="_Ref208391149"/>
          </w:p>
        </w:tc>
        <w:bookmarkEnd w:id="7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4699D6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Lehota na predkladanie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85ECA" w14:textId="1F2CC7DB" w:rsidR="009F30BD" w:rsidRPr="005779A5" w:rsidRDefault="003F1D6C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del w:id="8" w:author="Tomas Uricek" w:date="2025-12-23T16:34:00Z" w16du:dateUtc="2025-12-23T15:34:00Z">
              <w:r w:rsidDel="005A4948">
                <w:rPr>
                  <w:rFonts w:ascii="Times New Roman" w:hAnsi="Times New Roman" w:cs="Times New Roman"/>
                </w:rPr>
                <w:delText>29.12.2025</w:delText>
              </w:r>
            </w:del>
            <w:ins w:id="9" w:author="Tomas Uricek" w:date="2025-12-23T16:34:00Z" w16du:dateUtc="2025-12-23T15:34:00Z">
              <w:r w:rsidR="005A4948">
                <w:rPr>
                  <w:rFonts w:ascii="Times New Roman" w:hAnsi="Times New Roman" w:cs="Times New Roman"/>
                </w:rPr>
                <w:t>22.01.2026</w:t>
              </w:r>
            </w:ins>
            <w:r>
              <w:rPr>
                <w:rFonts w:ascii="Times New Roman" w:hAnsi="Times New Roman" w:cs="Times New Roman"/>
              </w:rPr>
              <w:t xml:space="preserve"> o 23:59:59 hod.</w:t>
            </w:r>
          </w:p>
        </w:tc>
      </w:tr>
      <w:tr w:rsidR="009F30BD" w:rsidRPr="005779A5" w14:paraId="21D35FED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0DF62D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0" w:name="_Ref208391321"/>
          </w:p>
        </w:tc>
        <w:bookmarkEnd w:id="1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A9DB37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Termín otvárania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8FAB" w14:textId="3CF537BB" w:rsidR="009F30BD" w:rsidRPr="00693B65" w:rsidRDefault="003F1D6C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del w:id="11" w:author="Tomas Uricek" w:date="2025-12-23T16:34:00Z" w16du:dateUtc="2025-12-23T15:34:00Z">
              <w:r w:rsidDel="005A4948">
                <w:rPr>
                  <w:rFonts w:ascii="Times New Roman" w:hAnsi="Times New Roman" w:cs="Times New Roman"/>
                </w:rPr>
                <w:delText>30.</w:delText>
              </w:r>
              <w:r w:rsidR="003D4164" w:rsidDel="005A4948">
                <w:rPr>
                  <w:rFonts w:ascii="Times New Roman" w:hAnsi="Times New Roman" w:cs="Times New Roman"/>
                </w:rPr>
                <w:delText>12</w:delText>
              </w:r>
              <w:r w:rsidDel="005A4948">
                <w:rPr>
                  <w:rFonts w:ascii="Times New Roman" w:hAnsi="Times New Roman" w:cs="Times New Roman"/>
                </w:rPr>
                <w:delText>.2025</w:delText>
              </w:r>
            </w:del>
            <w:ins w:id="12" w:author="Tomas Uricek" w:date="2025-12-23T16:34:00Z" w16du:dateUtc="2025-12-23T15:34:00Z">
              <w:r w:rsidR="005A4948">
                <w:rPr>
                  <w:rFonts w:ascii="Times New Roman" w:hAnsi="Times New Roman" w:cs="Times New Roman"/>
                </w:rPr>
                <w:t>23.</w:t>
              </w:r>
            </w:ins>
            <w:ins w:id="13" w:author="Tomas Uricek" w:date="2025-12-23T16:35:00Z" w16du:dateUtc="2025-12-23T15:35:00Z">
              <w:r w:rsidR="005A4948">
                <w:rPr>
                  <w:rFonts w:ascii="Times New Roman" w:hAnsi="Times New Roman" w:cs="Times New Roman"/>
                </w:rPr>
                <w:t>01.2026</w:t>
              </w:r>
            </w:ins>
            <w:r>
              <w:rPr>
                <w:rFonts w:ascii="Times New Roman" w:hAnsi="Times New Roman" w:cs="Times New Roman"/>
              </w:rPr>
              <w:t xml:space="preserve"> o 10:00 hod.</w:t>
            </w:r>
          </w:p>
        </w:tc>
      </w:tr>
      <w:tr w:rsidR="009F30BD" w:rsidRPr="005779A5" w14:paraId="7734DB5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13C18B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4" w:name="_Ref208391105"/>
          </w:p>
        </w:tc>
        <w:bookmarkEnd w:id="1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F4BF0D" w14:textId="5FECB4C8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Lehota viazanosti ponúk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_Ref208398642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14.1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20920" w14:textId="0D1A32A4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30.06.2026</w:t>
            </w:r>
          </w:p>
        </w:tc>
      </w:tr>
      <w:tr w:rsidR="009F30BD" w:rsidRPr="005779A5" w14:paraId="3453AA5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CF0307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5" w:name="_Ref208391022"/>
          </w:p>
        </w:tc>
        <w:bookmarkEnd w:id="1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B3F165" w14:textId="63A56DB1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Ďalšie zdroje financovania predmetu Zákazky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_Ref208398651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3.1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07EF7" w14:textId="27C4FFC5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53F1FEAA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08B99E13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zábezpeke na ponuku</w:t>
            </w:r>
          </w:p>
        </w:tc>
      </w:tr>
      <w:tr w:rsidR="009F30BD" w:rsidRPr="005779A5" w14:paraId="550A2F6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C3AFB4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6" w:name="_Ref208391091"/>
          </w:p>
        </w:tc>
        <w:bookmarkEnd w:id="1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384E1A" w14:textId="25287B98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sa požaduje zábezpeka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_Ref208398660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920BF" w14:textId="4EF46F13" w:rsidR="009F30BD" w:rsidRPr="005779A5" w:rsidRDefault="006D1906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Zábezpeka sa požaduje</w:t>
            </w:r>
          </w:p>
        </w:tc>
      </w:tr>
      <w:tr w:rsidR="009F30BD" w:rsidRPr="005779A5" w14:paraId="7F3EA97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C9718A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7" w:name="_Ref208391100"/>
          </w:p>
        </w:tc>
        <w:bookmarkEnd w:id="17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157CEC" w14:textId="0437B205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Výška zábezpeky ponuky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_Ref208398679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10.2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62FA6" w14:textId="47CCDE99" w:rsidR="009F30BD" w:rsidRPr="005779A5" w:rsidRDefault="00693B65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187D">
              <w:rPr>
                <w:rFonts w:ascii="Times New Roman" w:hAnsi="Times New Roman" w:cs="Times New Roman"/>
              </w:rPr>
              <w:t>50 000,- Eur</w:t>
            </w:r>
          </w:p>
        </w:tc>
      </w:tr>
      <w:tr w:rsidR="009F30BD" w:rsidRPr="005779A5" w14:paraId="3832473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F837B3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8" w:name="_Ref208391127"/>
          </w:p>
        </w:tc>
        <w:bookmarkEnd w:id="18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7D9AD4" w14:textId="0C29F1DF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Platobné údaje pre účely zloženia zábezpeky ponuky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_Ref208398693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10.6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997D3" w14:textId="0B82FDCB" w:rsidR="009F30BD" w:rsidRPr="005779A5" w:rsidRDefault="001B5E72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SK11 5600 0000 0004 4248 </w:t>
            </w:r>
            <w:r w:rsidR="00CE187D">
              <w:rPr>
                <w:rFonts w:ascii="Times New Roman" w:hAnsi="Times New Roman" w:cs="Times New Roman"/>
              </w:rPr>
              <w:t>4014</w:t>
            </w:r>
          </w:p>
        </w:tc>
      </w:tr>
      <w:tr w:rsidR="009F30BD" w:rsidRPr="005779A5" w14:paraId="00BB11ED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E26FA7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9" w:name="_Ref208391051"/>
          </w:p>
        </w:tc>
        <w:bookmarkEnd w:id="19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E24ABC" w14:textId="5AF679A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Adresa na doručenie originálov dokumentov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_Ref208398709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6.7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EBE2" w14:textId="5472F3C4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1906">
              <w:rPr>
                <w:rFonts w:ascii="Times New Roman" w:hAnsi="Times New Roman" w:cs="Times New Roman"/>
              </w:rPr>
              <w:t>Tatra Tender s.r.o</w:t>
            </w:r>
            <w:r>
              <w:rPr>
                <w:rFonts w:ascii="Times New Roman" w:hAnsi="Times New Roman" w:cs="Times New Roman"/>
              </w:rPr>
              <w:t>,</w:t>
            </w:r>
            <w:r w:rsidRPr="006D1906">
              <w:rPr>
                <w:rFonts w:ascii="Times New Roman" w:hAnsi="Times New Roman" w:cs="Times New Roman"/>
              </w:rPr>
              <w:t xml:space="preserve"> Krčméryho 16</w:t>
            </w:r>
            <w:r>
              <w:rPr>
                <w:rFonts w:ascii="Times New Roman" w:hAnsi="Times New Roman" w:cs="Times New Roman"/>
              </w:rPr>
              <w:t>,</w:t>
            </w:r>
            <w:r w:rsidRPr="006D1906">
              <w:rPr>
                <w:rFonts w:ascii="Times New Roman" w:hAnsi="Times New Roman" w:cs="Times New Roman"/>
              </w:rPr>
              <w:t xml:space="preserve"> 811 04 Bratislava</w:t>
            </w:r>
            <w:r>
              <w:rPr>
                <w:rFonts w:ascii="Times New Roman" w:hAnsi="Times New Roman" w:cs="Times New Roman"/>
              </w:rPr>
              <w:t>, Slovenská republika</w:t>
            </w:r>
          </w:p>
        </w:tc>
      </w:tr>
      <w:tr w:rsidR="009F30BD" w:rsidRPr="005779A5" w14:paraId="7F0AC66B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3AB55E4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Elektronickom systéme použitom pre účely administrácie Verejného obstarávania</w:t>
            </w:r>
          </w:p>
        </w:tc>
      </w:tr>
      <w:tr w:rsidR="006D1906" w:rsidRPr="005779A5" w14:paraId="612E816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6B0439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0" w:name="_Ref208390267"/>
          </w:p>
        </w:tc>
        <w:bookmarkEnd w:id="2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8DDEFE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Elektronického systému pre administráciu Verejného obstarávania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07968" w14:textId="72A40F6F" w:rsidR="006D1906" w:rsidRPr="005779A5" w:rsidRDefault="003F1D6C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Systém JOSEPHINE dostupný na URL adrese: </w:t>
            </w:r>
            <w:r w:rsidRPr="003F1D6C">
              <w:rPr>
                <w:rFonts w:ascii="Times New Roman" w:hAnsi="Times New Roman" w:cs="Times New Roman"/>
              </w:rPr>
              <w:t>https://josephine.proebiz.com/</w:t>
            </w:r>
          </w:p>
        </w:tc>
      </w:tr>
      <w:tr w:rsidR="006D1906" w:rsidRPr="005779A5" w14:paraId="5E537B3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26C7C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1" w:name="_Ref208391258"/>
          </w:p>
        </w:tc>
        <w:bookmarkEnd w:id="2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CAC6BA" w14:textId="27F591A8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Návod na používanie Elektronického systému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_Ref208398736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16.3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B891" w14:textId="2DA2D011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Dostupné na URL adrese </w:t>
            </w:r>
            <w:r w:rsidR="003F1D6C" w:rsidRPr="003F1D6C">
              <w:t>https://store.proebiz.com/docs/josephine/sk/Skrateny_navod_ucastnik.pdf</w:t>
            </w:r>
          </w:p>
        </w:tc>
      </w:tr>
      <w:tr w:rsidR="006D1906" w:rsidRPr="005779A5" w14:paraId="2DCCBA2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4B94E0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2" w:name="_Ref208391186"/>
          </w:p>
        </w:tc>
        <w:bookmarkEnd w:id="22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9B167C" w14:textId="74180DB6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Informácie o spôsobe predkladania ponúk v Elektronickom systéme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_Ref208398774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12.4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A8D55" w14:textId="5A14D678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Dostupné na URL adrese </w:t>
            </w:r>
            <w:r w:rsidR="003F1D6C" w:rsidRPr="003F1D6C">
              <w:t>https://store.proebiz.com/docs/josephine/sk/Skrateny_navod_ucastnik.pdf</w:t>
            </w:r>
          </w:p>
        </w:tc>
      </w:tr>
      <w:tr w:rsidR="009F30BD" w:rsidRPr="005779A5" w14:paraId="040F5BD6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20DBCC3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obhliadke realizácie predmetu Zákazky</w:t>
            </w:r>
          </w:p>
        </w:tc>
      </w:tr>
      <w:tr w:rsidR="006D1906" w:rsidRPr="005779A5" w14:paraId="20D8A4B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42CFCC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3" w:name="_Ref208391276"/>
          </w:p>
        </w:tc>
        <w:bookmarkEnd w:id="23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2AA1A6" w14:textId="0E07250F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realizácii obhliadky miesta realizácie predmetu Zákazky pre účely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_Ref208398793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18.1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81D4C" w14:textId="25495C5E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Obhliadka miesta realizácie zákazky sa nerealizuje</w:t>
            </w:r>
          </w:p>
        </w:tc>
      </w:tr>
      <w:tr w:rsidR="006D1906" w:rsidRPr="005779A5" w14:paraId="14D20118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99EEB8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4" w:name="_Ref208394544"/>
          </w:p>
        </w:tc>
        <w:bookmarkEnd w:id="2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67E42F" w14:textId="0F264DDD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spôsobe realizácie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_Ref208394527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9A2A8" w14:textId="0A69583F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524C0389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3475A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5" w:name="_Ref208391293"/>
          </w:p>
        </w:tc>
        <w:bookmarkEnd w:id="2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92215F" w14:textId="6251D0C9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Kontaktná osoba pre účely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_Ref208398815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18.6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6F899" w14:textId="5479E0FC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59024B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18CBF9EE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3085A5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6" w:name="_Ref208391296"/>
          </w:p>
        </w:tc>
        <w:bookmarkEnd w:id="2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83F3D7" w14:textId="688F37B0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Termín realizácie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_Ref208398837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18.4(b)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E6456" w14:textId="6F1122CC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59024B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1EC9BED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3FEC43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7" w:name="_Ref208391300"/>
          </w:p>
        </w:tc>
        <w:bookmarkEnd w:id="27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357A727" w14:textId="2BE9FA0E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Miesto stretnutia pre účely  realizácie obhliadky realizácie predmetu Zákazky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_Ref208398837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18.4(b)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42A5B" w14:textId="12680615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717ED391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3CAA6F5B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použití elektronickej aukcie</w:t>
            </w:r>
          </w:p>
        </w:tc>
      </w:tr>
      <w:tr w:rsidR="006D1906" w:rsidRPr="005779A5" w14:paraId="01513672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8755E4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8" w:name="_Ref208391328"/>
          </w:p>
        </w:tc>
        <w:bookmarkEnd w:id="28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F6DB2D" w14:textId="7063B711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použití elektronickej aukcie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_Ref208398857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334E6" w14:textId="637D66FD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Elektronická aukcia sa nepoužije</w:t>
            </w:r>
          </w:p>
        </w:tc>
      </w:tr>
      <w:tr w:rsidR="006D1906" w:rsidRPr="005779A5" w14:paraId="15C18C79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A2738E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9" w:name="_Ref208390343"/>
          </w:p>
        </w:tc>
        <w:bookmarkEnd w:id="29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A37D4A6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59CEA" w14:textId="558E1389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9E7125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1253685B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36B674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0" w:name="_Ref208391354"/>
          </w:p>
        </w:tc>
        <w:bookmarkEnd w:id="3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025854" w14:textId="64F9F378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Odkaz na dokument obsahujúci informácie o elektronickej aukcii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_Ref208395152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23.4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386B4" w14:textId="2A71C0FF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9E7125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1B8580AD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6B8D30E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Ostatné informácie</w:t>
            </w:r>
          </w:p>
        </w:tc>
      </w:tr>
      <w:tr w:rsidR="006D1906" w:rsidRPr="005779A5" w14:paraId="0BB9D0D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A6365A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1" w:name="_Ref208390954"/>
          </w:p>
        </w:tc>
        <w:bookmarkEnd w:id="3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7FFBCD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Variantné riešenie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BD0E5" w14:textId="2395E195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Variantné riešenie sa neumožňuje</w:t>
            </w:r>
          </w:p>
        </w:tc>
      </w:tr>
      <w:tr w:rsidR="006D1906" w:rsidRPr="005779A5" w14:paraId="1B0B089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728D6DF1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2" w:name="_Ref208391175"/>
          </w:p>
        </w:tc>
        <w:bookmarkEnd w:id="32"/>
        <w:tc>
          <w:tcPr>
            <w:tcW w:w="334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36BFAC57" w14:textId="26D7BD06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Požiadavky na kódovanie a/alebo šifrovanie ponuky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_Ref208398877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12.3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434DC2" w14:textId="2255ED1A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39A1FC08" w14:textId="77777777" w:rsidTr="003B6692">
        <w:trPr>
          <w:trHeight w:val="956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0957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3" w:name="_Ref208391381"/>
          </w:p>
        </w:tc>
        <w:bookmarkEnd w:id="33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F8B7" w14:textId="3FB2B66F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Požiadavky na preukázanie alebo splnenie osobitných zmluvných podmienok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_Ref208398894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25.2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178" w14:textId="2CBB68F2" w:rsidR="006D1906" w:rsidRPr="006D1906" w:rsidRDefault="002961DB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Úspešný uchádzač bude pred podpisom zmluvy povinný preukázať vznik poistenia pre účely preukázania splnenia bodu 17.1 Rámcovej dohody</w:t>
            </w:r>
          </w:p>
        </w:tc>
      </w:tr>
      <w:tr w:rsidR="006D1906" w:rsidRPr="005779A5" w14:paraId="129478FE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84AB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4" w:name="_Ref208390966"/>
          </w:p>
        </w:tc>
        <w:bookmarkEnd w:id="34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4BB7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Odôvodnenie nerozdelenia Zákazky na časti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325" w14:textId="22072DD7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7D5A0F">
              <w:rPr>
                <w:rFonts w:ascii="Times New Roman" w:hAnsi="Times New Roman" w:cs="Times New Roman"/>
              </w:rPr>
              <w:t xml:space="preserve">Odôvodnenie nerozdelenia Zákazky na časti sa nachádza v samostatnom dokumente Súťažných podkladov označenom ako </w:t>
            </w:r>
            <w:r>
              <w:rPr>
                <w:rFonts w:ascii="Times New Roman" w:hAnsi="Times New Roman" w:cs="Times New Roman"/>
              </w:rPr>
              <w:t>Príloha A3 Odôvodnenie nerozdelenia zákazky</w:t>
            </w:r>
          </w:p>
        </w:tc>
      </w:tr>
      <w:tr w:rsidR="006D1906" w:rsidRPr="005779A5" w14:paraId="59BC7AF5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38F8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5" w:name="_Ref208398928"/>
          </w:p>
        </w:tc>
        <w:bookmarkEnd w:id="35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DB9" w14:textId="101FCE9E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sa požadujú informácie o subdodávateľoch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_Ref208398533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26.1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751" w14:textId="3D8ACA48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7D5A0F">
              <w:rPr>
                <w:rFonts w:ascii="Times New Roman" w:hAnsi="Times New Roman" w:cs="Times New Roman"/>
              </w:rPr>
              <w:t>Verejný obstarávateľ vyžaduje, aby uchádzač v ponuke uviedol podiel Zákazky, ktorý má v úmysle zadať subdodávateľom, navrhovaných subdodávateľov a predmety subdodávok</w:t>
            </w:r>
          </w:p>
        </w:tc>
      </w:tr>
      <w:tr w:rsidR="006D1906" w:rsidRPr="005779A5" w14:paraId="3899DE8A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DEA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6" w:name="_Ref208398934"/>
          </w:p>
        </w:tc>
        <w:bookmarkEnd w:id="36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5161" w14:textId="35774CBE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navrhovaní subdodávatelia majú spĺňať podmienky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_Ref208398570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26.2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696" w14:textId="74A592D7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7D5A0F">
              <w:rPr>
                <w:rFonts w:ascii="Times New Roman" w:hAnsi="Times New Roman" w:cs="Times New Roman"/>
              </w:rPr>
              <w:t>Nie</w:t>
            </w:r>
            <w:r>
              <w:rPr>
                <w:rFonts w:ascii="Times New Roman" w:hAnsi="Times New Roman" w:cs="Times New Roman"/>
              </w:rPr>
              <w:t>, splnenie podmienok sa nevyžaduje</w:t>
            </w:r>
          </w:p>
        </w:tc>
      </w:tr>
    </w:tbl>
    <w:p w14:paraId="64F264BD" w14:textId="77777777" w:rsidR="009F30BD" w:rsidRPr="005779A5" w:rsidRDefault="009F30BD" w:rsidP="009F30BD">
      <w:pPr>
        <w:rPr>
          <w:rFonts w:ascii="Times New Roman" w:hAnsi="Times New Roman" w:cs="Times New Roman"/>
        </w:rPr>
      </w:pPr>
    </w:p>
    <w:p w14:paraId="7A64BBA4" w14:textId="77777777" w:rsidR="009F30BD" w:rsidRPr="005779A5" w:rsidRDefault="009F30BD" w:rsidP="009F30BD">
      <w:pPr>
        <w:spacing w:before="228" w:after="228"/>
        <w:jc w:val="both"/>
        <w:rPr>
          <w:rFonts w:ascii="Times New Roman" w:hAnsi="Times New Roman"/>
        </w:rPr>
      </w:pPr>
    </w:p>
    <w:sectPr w:rsidR="009F30BD" w:rsidRPr="005779A5" w:rsidSect="00C659A7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200" w:bottom="1560" w:left="1293" w:header="0" w:footer="766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36F74" w14:textId="77777777" w:rsidR="0018308A" w:rsidRDefault="0018308A">
      <w:r>
        <w:separator/>
      </w:r>
    </w:p>
  </w:endnote>
  <w:endnote w:type="continuationSeparator" w:id="0">
    <w:p w14:paraId="1F6FA076" w14:textId="77777777" w:rsidR="0018308A" w:rsidRDefault="0018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7" w:name="PageNumWizard_FOOTER_Predvolený_štýl_str"/>
  <w:p w14:paraId="5A361A51" w14:textId="77777777" w:rsidR="005378DA" w:rsidRPr="0069760E" w:rsidRDefault="005677D5" w:rsidP="005378DA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69760E">
      <w:rPr>
        <w:rFonts w:ascii="Times New Roman" w:hAnsi="Times New Roman" w:cs="Times New Roman"/>
        <w:sz w:val="20"/>
        <w:szCs w:val="20"/>
      </w:rPr>
      <w:fldChar w:fldCharType="begin"/>
    </w:r>
    <w:r w:rsidRPr="0069760E">
      <w:rPr>
        <w:rFonts w:ascii="Times New Roman" w:hAnsi="Times New Roman" w:cs="Times New Roman"/>
        <w:sz w:val="20"/>
        <w:szCs w:val="20"/>
      </w:rPr>
      <w:instrText xml:space="preserve"> PAGE </w:instrText>
    </w:r>
    <w:r w:rsidRPr="0069760E">
      <w:rPr>
        <w:rFonts w:ascii="Times New Roman" w:hAnsi="Times New Roman" w:cs="Times New Roman"/>
        <w:sz w:val="20"/>
        <w:szCs w:val="20"/>
      </w:rPr>
      <w:fldChar w:fldCharType="separate"/>
    </w:r>
    <w:r w:rsidR="00007D8F">
      <w:rPr>
        <w:rFonts w:ascii="Times New Roman" w:hAnsi="Times New Roman" w:cs="Times New Roman"/>
        <w:noProof/>
        <w:sz w:val="20"/>
        <w:szCs w:val="20"/>
      </w:rPr>
      <w:t>14</w:t>
    </w:r>
    <w:r w:rsidRPr="0069760E">
      <w:rPr>
        <w:rFonts w:ascii="Times New Roman" w:hAnsi="Times New Roman" w:cs="Times New Roman"/>
        <w:sz w:val="20"/>
        <w:szCs w:val="20"/>
      </w:rPr>
      <w:fldChar w:fldCharType="end"/>
    </w:r>
    <w:r w:rsidRPr="0069760E">
      <w:rPr>
        <w:rFonts w:ascii="Times New Roman" w:hAnsi="Times New Roman" w:cs="Times New Roman"/>
        <w:sz w:val="20"/>
        <w:szCs w:val="20"/>
      </w:rPr>
      <w:t xml:space="preserve"> / </w:t>
    </w:r>
    <w:r w:rsidR="009824E0" w:rsidRPr="0069760E">
      <w:rPr>
        <w:rFonts w:ascii="Times New Roman" w:hAnsi="Times New Roman" w:cs="Times New Roman"/>
        <w:sz w:val="20"/>
        <w:szCs w:val="20"/>
      </w:rPr>
      <w:fldChar w:fldCharType="begin"/>
    </w:r>
    <w:r w:rsidR="009824E0" w:rsidRPr="0069760E">
      <w:rPr>
        <w:rFonts w:ascii="Times New Roman" w:hAnsi="Times New Roman" w:cs="Times New Roman"/>
        <w:sz w:val="20"/>
        <w:szCs w:val="20"/>
      </w:rPr>
      <w:instrText xml:space="preserve"> NUMPAGES </w:instrText>
    </w:r>
    <w:r w:rsidR="009824E0" w:rsidRPr="0069760E">
      <w:rPr>
        <w:rFonts w:ascii="Times New Roman" w:hAnsi="Times New Roman" w:cs="Times New Roman"/>
        <w:sz w:val="20"/>
        <w:szCs w:val="20"/>
      </w:rPr>
      <w:fldChar w:fldCharType="separate"/>
    </w:r>
    <w:r w:rsidR="00007D8F">
      <w:rPr>
        <w:rFonts w:ascii="Times New Roman" w:hAnsi="Times New Roman" w:cs="Times New Roman"/>
        <w:noProof/>
        <w:sz w:val="20"/>
        <w:szCs w:val="20"/>
      </w:rPr>
      <w:t>15</w:t>
    </w:r>
    <w:r w:rsidR="009824E0" w:rsidRPr="0069760E">
      <w:rPr>
        <w:rFonts w:ascii="Times New Roman" w:hAnsi="Times New Roman" w:cs="Times New Roman"/>
        <w:noProof/>
        <w:sz w:val="20"/>
        <w:szCs w:val="20"/>
      </w:rPr>
      <w:fldChar w:fldCharType="end"/>
    </w:r>
    <w:bookmarkEnd w:id="3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11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552670126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56249FE" w14:textId="77777777" w:rsidR="005378DA" w:rsidRPr="005378DA" w:rsidRDefault="005378DA" w:rsidP="005378DA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begin"/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instrText xml:space="preserve"> PAGE </w:instrTex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separate"/>
            </w:r>
            <w:r w:rsidR="00007D8F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1</w:t>
            </w:r>
            <w:r w:rsidR="00007D8F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5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end"/>
            </w:r>
            <w:r w:rsidRPr="005378DA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begin"/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instrText xml:space="preserve"> NUMPAGES  </w:instrTex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separate"/>
            </w:r>
            <w:r w:rsidR="00007D8F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15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374A0" w14:textId="124B7071" w:rsidR="0069760E" w:rsidRPr="00C659A7" w:rsidRDefault="0069760E" w:rsidP="0069760E">
    <w:pPr>
      <w:pStyle w:val="Footer"/>
      <w:rPr>
        <w:rFonts w:ascii="Times New Roman" w:hAnsi="Times New Roman" w:cs="Times New Roman"/>
      </w:rPr>
    </w:pPr>
    <w:r w:rsidRPr="00C659A7">
      <w:rPr>
        <w:rFonts w:ascii="Times New Roman" w:hAnsi="Times New Roman" w:cs="Times New Roman"/>
        <w:noProof/>
        <w:lang w:eastAsia="sk-SK" w:bidi="ar-SA"/>
      </w:rPr>
      <mc:AlternateContent>
        <mc:Choice Requires="wpg">
          <w:drawing>
            <wp:inline distT="0" distB="0" distL="0" distR="0" wp14:anchorId="3A80408E" wp14:editId="73255466">
              <wp:extent cx="5977255" cy="7620"/>
              <wp:effectExtent l="9525" t="9525" r="13970" b="1905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7255" cy="7620"/>
                        <a:chOff x="0" y="0"/>
                        <a:chExt cx="69850" cy="95"/>
                      </a:xfrm>
                    </wpg:grpSpPr>
                    <wps:wsp>
                      <wps:cNvPr id="2" name="Graphic 5"/>
                      <wps:cNvSpPr>
                        <a:spLocks/>
                      </wps:cNvSpPr>
                      <wps:spPr bwMode="auto">
                        <a:xfrm>
                          <a:off x="0" y="47"/>
                          <a:ext cx="69850" cy="13"/>
                        </a:xfrm>
                        <a:custGeom>
                          <a:avLst/>
                          <a:gdLst>
                            <a:gd name="T0" fmla="*/ 0 w 6985000"/>
                            <a:gd name="T1" fmla="*/ 0 h 1270"/>
                            <a:gd name="T2" fmla="*/ 6985000 w 69850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985000" h="127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6467F29" id="Group 1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" path="m,l6985000,e" filled="f" strokecolor="#231f20">
                <v:path arrowok="t" o:connecttype="custom" o:connectlocs="0,0;69850,0" o:connectangles="0,0"/>
              </v:shape>
              <w10:anchorlock/>
            </v:group>
          </w:pict>
        </mc:Fallback>
      </mc:AlternateContent>
    </w:r>
  </w:p>
  <w:p w14:paraId="5704E198" w14:textId="77777777" w:rsidR="00C659A7" w:rsidRDefault="00C659A7" w:rsidP="00C659A7">
    <w:pPr>
      <w:jc w:val="center"/>
      <w:rPr>
        <w:rFonts w:ascii="Times New Roman" w:eastAsia="Nudista" w:hAnsi="Times New Roman" w:cs="Times New Roman"/>
        <w:color w:val="000000"/>
        <w:sz w:val="18"/>
        <w:szCs w:val="18"/>
      </w:rPr>
    </w:pPr>
  </w:p>
  <w:p w14:paraId="0484F75F" w14:textId="77777777" w:rsidR="00C659A7" w:rsidRDefault="00C659A7" w:rsidP="00C659A7">
    <w:pPr>
      <w:jc w:val="center"/>
      <w:rPr>
        <w:rFonts w:ascii="Times New Roman" w:eastAsia="Nudista" w:hAnsi="Times New Roman" w:cs="Times New Roman"/>
        <w:color w:val="000000"/>
        <w:sz w:val="18"/>
        <w:szCs w:val="18"/>
      </w:rPr>
    </w:pPr>
  </w:p>
  <w:p w14:paraId="2CB38EEF" w14:textId="7E57AC96" w:rsidR="00C659A7" w:rsidRPr="00C659A7" w:rsidRDefault="00C659A7" w:rsidP="00C659A7">
    <w:pPr>
      <w:jc w:val="center"/>
      <w:rPr>
        <w:rFonts w:ascii="Times New Roman" w:hAnsi="Times New Roman" w:cs="Times New Roman"/>
        <w:sz w:val="18"/>
        <w:szCs w:val="18"/>
      </w:rPr>
    </w:pP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Tatra Tender s.r.o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Krčméryho 16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811 04 Bratislava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Slovakia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info@tatratender.sk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+421 911 566 378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</w:t>
    </w:r>
  </w:p>
  <w:p w14:paraId="7F7F217D" w14:textId="77777777" w:rsidR="00C659A7" w:rsidRPr="00C659A7" w:rsidRDefault="00C659A7" w:rsidP="00C659A7">
    <w:pPr>
      <w:ind w:left="-851" w:right="-652"/>
      <w:jc w:val="center"/>
      <w:rPr>
        <w:rFonts w:ascii="Times New Roman" w:eastAsia="Nudista" w:hAnsi="Times New Roman" w:cs="Times New Roman"/>
        <w:color w:val="0A8A9B"/>
        <w:sz w:val="18"/>
        <w:szCs w:val="18"/>
      </w:rPr>
    </w:pP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IČO: 44119313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IČ DPH: SK2022594761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 xml:space="preserve">Obchodný register Mestského súdu Bratislava III, oddiel: </w:t>
    </w:r>
    <w:proofErr w:type="spellStart"/>
    <w:r w:rsidRPr="00C659A7">
      <w:rPr>
        <w:rFonts w:ascii="Times New Roman" w:eastAsia="Nudista" w:hAnsi="Times New Roman" w:cs="Times New Roman"/>
        <w:color w:val="000000"/>
        <w:sz w:val="18"/>
        <w:szCs w:val="18"/>
      </w:rPr>
      <w:t>Sro</w:t>
    </w:r>
    <w:proofErr w:type="spellEnd"/>
    <w:r w:rsidRPr="00C659A7">
      <w:rPr>
        <w:rFonts w:ascii="Times New Roman" w:eastAsia="Nudista" w:hAnsi="Times New Roman" w:cs="Times New Roman"/>
        <w:color w:val="000000"/>
        <w:sz w:val="18"/>
        <w:szCs w:val="18"/>
      </w:rPr>
      <w:t>, vložka č. 51980/B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www.tatratender.sk</w:t>
    </w:r>
  </w:p>
  <w:p w14:paraId="4E2BA572" w14:textId="15AD1962" w:rsidR="004D748D" w:rsidRPr="00C659A7" w:rsidRDefault="004D748D" w:rsidP="0069760E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AC192" w14:textId="77777777" w:rsidR="0018308A" w:rsidRDefault="0018308A">
      <w:r>
        <w:separator/>
      </w:r>
    </w:p>
  </w:footnote>
  <w:footnote w:type="continuationSeparator" w:id="0">
    <w:p w14:paraId="68B202C9" w14:textId="77777777" w:rsidR="0018308A" w:rsidRDefault="00183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19C6" w14:textId="77777777" w:rsidR="004D748D" w:rsidRDefault="004D748D" w:rsidP="004D748D">
    <w:pPr>
      <w:pStyle w:val="Header"/>
    </w:pPr>
  </w:p>
  <w:p w14:paraId="2A9989B0" w14:textId="77777777" w:rsidR="004D748D" w:rsidRDefault="004D748D" w:rsidP="004D748D">
    <w:pPr>
      <w:pStyle w:val="Header"/>
    </w:pPr>
  </w:p>
  <w:p w14:paraId="5F43E6B9" w14:textId="6BC3AF63" w:rsidR="004D748D" w:rsidRDefault="004D748D" w:rsidP="004D748D">
    <w:pPr>
      <w:pStyle w:val="Header"/>
    </w:pPr>
  </w:p>
  <w:p w14:paraId="4AF7337A" w14:textId="77777777" w:rsidR="004D748D" w:rsidRDefault="004D748D" w:rsidP="004D748D">
    <w:pPr>
      <w:pStyle w:val="Header"/>
    </w:pPr>
  </w:p>
  <w:p w14:paraId="087EBB39" w14:textId="648A9E49" w:rsidR="004D748D" w:rsidRDefault="000107D4" w:rsidP="000107D4">
    <w:pPr>
      <w:pStyle w:val="Header"/>
      <w:jc w:val="center"/>
    </w:pPr>
    <w:r>
      <w:rPr>
        <w:noProof/>
      </w:rPr>
      <w:drawing>
        <wp:inline distT="0" distB="0" distL="0" distR="0" wp14:anchorId="34E738D4" wp14:editId="257BDC7B">
          <wp:extent cx="1840865" cy="972185"/>
          <wp:effectExtent l="0" t="0" r="0" b="0"/>
          <wp:docPr id="1363357569" name="Picture 1363357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865" cy="972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00E11C67" w14:textId="77777777" w:rsidR="004D748D" w:rsidRDefault="004D748D" w:rsidP="004D748D">
    <w:pPr>
      <w:pStyle w:val="Header"/>
    </w:pPr>
  </w:p>
  <w:p w14:paraId="570B52B7" w14:textId="77777777" w:rsidR="004D748D" w:rsidRPr="004D748D" w:rsidRDefault="004D748D" w:rsidP="004D748D">
    <w:pPr>
      <w:pStyle w:val="Header"/>
    </w:pPr>
    <w:r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7E1D9813" wp14:editId="505FFC33">
              <wp:extent cx="5977255" cy="7620"/>
              <wp:effectExtent l="0" t="0" r="23495" b="11430"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49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AF6346D" id="Group 48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" path="m,l6985000,e" filled="f" strokecolor="#231f20">
                <v:path arrowok="t"/>
              </v:shape>
              <w10:anchorlock/>
            </v:group>
          </w:pict>
        </mc:Fallback>
      </mc:AlternateContent>
    </w:r>
  </w:p>
  <w:p w14:paraId="68711244" w14:textId="77777777" w:rsidR="004D748D" w:rsidRDefault="004D74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6A017E73"/>
    <w:multiLevelType w:val="multilevel"/>
    <w:tmpl w:val="C8444D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4B0D4D"/>
    <w:multiLevelType w:val="multilevel"/>
    <w:tmpl w:val="E4541618"/>
    <w:lvl w:ilvl="0">
      <w:start w:val="1"/>
      <w:numFmt w:val="decimal"/>
      <w:suff w:val="nothing"/>
      <w:lvlText w:val="(%1)"/>
      <w:lvlJc w:val="left"/>
      <w:pPr>
        <w:tabs>
          <w:tab w:val="num" w:pos="142"/>
        </w:tabs>
        <w:ind w:left="142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88552097">
    <w:abstractNumId w:val="0"/>
  </w:num>
  <w:num w:numId="2" w16cid:durableId="2103068852">
    <w:abstractNumId w:val="1"/>
  </w:num>
  <w:num w:numId="3" w16cid:durableId="18799762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trackRevisions/>
  <w:defaultTabStop w:val="720"/>
  <w:autoHyphenation/>
  <w:hyphenationZone w:val="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D87"/>
    <w:rsid w:val="00007637"/>
    <w:rsid w:val="00007D8F"/>
    <w:rsid w:val="000107D4"/>
    <w:rsid w:val="000240BB"/>
    <w:rsid w:val="000243ED"/>
    <w:rsid w:val="000248D3"/>
    <w:rsid w:val="00052F1D"/>
    <w:rsid w:val="00055631"/>
    <w:rsid w:val="00086EA0"/>
    <w:rsid w:val="000B6FF8"/>
    <w:rsid w:val="000D51A6"/>
    <w:rsid w:val="00102E7D"/>
    <w:rsid w:val="001255C3"/>
    <w:rsid w:val="00173F3F"/>
    <w:rsid w:val="0018308A"/>
    <w:rsid w:val="001B5E72"/>
    <w:rsid w:val="001F761E"/>
    <w:rsid w:val="00206925"/>
    <w:rsid w:val="00235D87"/>
    <w:rsid w:val="00264D66"/>
    <w:rsid w:val="00282749"/>
    <w:rsid w:val="002961DB"/>
    <w:rsid w:val="002D1502"/>
    <w:rsid w:val="002F755F"/>
    <w:rsid w:val="00332D1E"/>
    <w:rsid w:val="003340CB"/>
    <w:rsid w:val="00363373"/>
    <w:rsid w:val="00393E38"/>
    <w:rsid w:val="003C41D7"/>
    <w:rsid w:val="003D4164"/>
    <w:rsid w:val="003E4F7A"/>
    <w:rsid w:val="003E50CE"/>
    <w:rsid w:val="003F1697"/>
    <w:rsid w:val="003F1D6C"/>
    <w:rsid w:val="00454474"/>
    <w:rsid w:val="00465003"/>
    <w:rsid w:val="0047328F"/>
    <w:rsid w:val="004A44DE"/>
    <w:rsid w:val="004C7C62"/>
    <w:rsid w:val="004D01A1"/>
    <w:rsid w:val="004D748D"/>
    <w:rsid w:val="00536EC9"/>
    <w:rsid w:val="005378DA"/>
    <w:rsid w:val="005426B0"/>
    <w:rsid w:val="00547F3F"/>
    <w:rsid w:val="00566D43"/>
    <w:rsid w:val="00567561"/>
    <w:rsid w:val="005677D5"/>
    <w:rsid w:val="005779A5"/>
    <w:rsid w:val="00596CB8"/>
    <w:rsid w:val="005A4948"/>
    <w:rsid w:val="0061063C"/>
    <w:rsid w:val="006341F7"/>
    <w:rsid w:val="0064540A"/>
    <w:rsid w:val="00670556"/>
    <w:rsid w:val="00693B65"/>
    <w:rsid w:val="0069760E"/>
    <w:rsid w:val="006B70DD"/>
    <w:rsid w:val="006D1906"/>
    <w:rsid w:val="006E1205"/>
    <w:rsid w:val="006F4773"/>
    <w:rsid w:val="007121C7"/>
    <w:rsid w:val="00733E9F"/>
    <w:rsid w:val="00753D97"/>
    <w:rsid w:val="0076637D"/>
    <w:rsid w:val="00770377"/>
    <w:rsid w:val="007A44A1"/>
    <w:rsid w:val="007E63F5"/>
    <w:rsid w:val="008239F6"/>
    <w:rsid w:val="0085613E"/>
    <w:rsid w:val="00861023"/>
    <w:rsid w:val="00886B81"/>
    <w:rsid w:val="008B176E"/>
    <w:rsid w:val="008F0EE2"/>
    <w:rsid w:val="00912FD6"/>
    <w:rsid w:val="00920841"/>
    <w:rsid w:val="0092454C"/>
    <w:rsid w:val="009824E0"/>
    <w:rsid w:val="00987EF1"/>
    <w:rsid w:val="009930E2"/>
    <w:rsid w:val="009D78C5"/>
    <w:rsid w:val="009E45F4"/>
    <w:rsid w:val="009F30BD"/>
    <w:rsid w:val="00A53568"/>
    <w:rsid w:val="00A7257F"/>
    <w:rsid w:val="00A90D53"/>
    <w:rsid w:val="00A95569"/>
    <w:rsid w:val="00A962E8"/>
    <w:rsid w:val="00AB33B9"/>
    <w:rsid w:val="00B34FA1"/>
    <w:rsid w:val="00B41733"/>
    <w:rsid w:val="00B72E23"/>
    <w:rsid w:val="00B81097"/>
    <w:rsid w:val="00BA4D18"/>
    <w:rsid w:val="00BD71AE"/>
    <w:rsid w:val="00C16330"/>
    <w:rsid w:val="00C612ED"/>
    <w:rsid w:val="00C659A7"/>
    <w:rsid w:val="00CB1DF8"/>
    <w:rsid w:val="00CE187D"/>
    <w:rsid w:val="00D23C5A"/>
    <w:rsid w:val="00D24845"/>
    <w:rsid w:val="00D7342A"/>
    <w:rsid w:val="00D93879"/>
    <w:rsid w:val="00DA048B"/>
    <w:rsid w:val="00E00B04"/>
    <w:rsid w:val="00E03672"/>
    <w:rsid w:val="00E14A24"/>
    <w:rsid w:val="00E8085F"/>
    <w:rsid w:val="00E85683"/>
    <w:rsid w:val="00F215FA"/>
    <w:rsid w:val="00F4374A"/>
    <w:rsid w:val="00F65845"/>
    <w:rsid w:val="00F72908"/>
    <w:rsid w:val="00F91F1E"/>
    <w:rsid w:val="00F943DB"/>
    <w:rsid w:val="00F95094"/>
    <w:rsid w:val="00FC79E0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AA2AE"/>
  <w15:docId w15:val="{98B333C9-CEDE-4ECD-9706-23F470E7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mbolypreslovanie">
    <w:name w:val="Symboly pre číslovanie"/>
    <w:qFormat/>
    <w:rPr>
      <w:b w:val="0"/>
      <w:bCs w:val="0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Hlavikaapta">
    <w:name w:val="Hlavička a päta"/>
    <w:basedOn w:val="Normal"/>
    <w:qFormat/>
    <w:pPr>
      <w:suppressLineNumbers/>
      <w:tabs>
        <w:tab w:val="center" w:pos="4620"/>
        <w:tab w:val="right" w:pos="9240"/>
      </w:tabs>
    </w:pPr>
  </w:style>
  <w:style w:type="paragraph" w:styleId="Footer">
    <w:name w:val="footer"/>
    <w:basedOn w:val="Hlavikaapta"/>
    <w:link w:val="FooterChar"/>
    <w:uiPriority w:val="99"/>
  </w:style>
  <w:style w:type="paragraph" w:styleId="Header">
    <w:name w:val="header"/>
    <w:basedOn w:val="Normal"/>
    <w:link w:val="HeaderChar"/>
    <w:uiPriority w:val="99"/>
    <w:unhideWhenUsed/>
    <w:rsid w:val="006341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341F7"/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378DA"/>
  </w:style>
  <w:style w:type="table" w:styleId="TableGrid">
    <w:name w:val="Table Grid"/>
    <w:basedOn w:val="TableNormal"/>
    <w:uiPriority w:val="39"/>
    <w:rsid w:val="0069760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30BD"/>
    <w:pPr>
      <w:suppressAutoHyphens w:val="0"/>
    </w:pPr>
    <w:rPr>
      <w:rFonts w:cs="Mangal"/>
      <w:szCs w:val="21"/>
    </w:rPr>
  </w:style>
  <w:style w:type="paragraph" w:customStyle="1" w:styleId="Obsahtabuky">
    <w:name w:val="Obsah tabuľky"/>
    <w:basedOn w:val="Normal"/>
    <w:qFormat/>
    <w:rsid w:val="009F30BD"/>
    <w:pPr>
      <w:widowControl w:val="0"/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912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FD6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2FD6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FD6"/>
    <w:rPr>
      <w:rFonts w:cs="Mangal"/>
      <w:b/>
      <w:bCs/>
      <w:sz w:val="20"/>
      <w:szCs w:val="18"/>
    </w:rPr>
  </w:style>
  <w:style w:type="character" w:styleId="Hyperlink">
    <w:name w:val="Hyperlink"/>
    <w:basedOn w:val="DefaultParagraphFont"/>
    <w:uiPriority w:val="99"/>
    <w:unhideWhenUsed/>
    <w:rsid w:val="005779A5"/>
    <w:rPr>
      <w:color w:val="0000E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.uricek@tatratender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53141A-9995-4F13-BE5D-5E5DC8FEA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0B307-1672-479D-9405-C48053975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66013-981D-4106-9B8E-075E030B50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93DD9-F232-458E-80FC-69D1BF77200A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Mešková</dc:creator>
  <cp:lastModifiedBy>Tomas Uricek</cp:lastModifiedBy>
  <cp:revision>7</cp:revision>
  <cp:lastPrinted>2025-11-25T10:23:00Z</cp:lastPrinted>
  <dcterms:created xsi:type="dcterms:W3CDTF">2025-11-25T10:24:00Z</dcterms:created>
  <dcterms:modified xsi:type="dcterms:W3CDTF">2025-12-23T15:35:00Z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2024-09-24T15:28:31Z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